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8D394C">
        <w:trPr>
          <w:trHeight w:val="62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33C4C34" w:rsidR="00067FE2" w:rsidRDefault="008D394C" w:rsidP="00F44236">
            <w:pPr>
              <w:pStyle w:val="Header"/>
            </w:pPr>
            <w:hyperlink r:id="rId8" w:history="1">
              <w:r w:rsidRPr="008D394C">
                <w:rPr>
                  <w:rStyle w:val="Hyperlink"/>
                </w:rPr>
                <w:t>1308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465CF1E" w:rsidR="00067FE2" w:rsidRDefault="00E260E1" w:rsidP="00F44236">
            <w:pPr>
              <w:pStyle w:val="Header"/>
            </w:pPr>
            <w:r>
              <w:t xml:space="preserve">Board Priority - </w:t>
            </w:r>
            <w:r w:rsidR="008D394C">
              <w:t>Related to NOGRR282, Large Electronic Load Ride-Through Requirements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0512232F" w:rsidR="00067FE2" w:rsidRPr="00E01925" w:rsidRDefault="008D394C" w:rsidP="00F44236">
            <w:pPr>
              <w:pStyle w:val="NormalArial"/>
            </w:pPr>
            <w:r>
              <w:t>November 14,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7E6CF52B" w:rsidR="009D17F0" w:rsidRPr="00FB509B" w:rsidRDefault="00E260E1" w:rsidP="00176375">
            <w:pPr>
              <w:pStyle w:val="NormalArial"/>
              <w:spacing w:before="120" w:after="120"/>
            </w:pPr>
            <w:r>
              <w:t xml:space="preserve">Urgent – On 12/8/25, the Board designated Nodal Protocol Revision Request (NPRR) 1308 a Board Priority Revision Request.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D999F93" w14:textId="77777777" w:rsidR="009D17F0" w:rsidRDefault="004D2289" w:rsidP="00F44236">
            <w:pPr>
              <w:pStyle w:val="NormalArial"/>
            </w:pPr>
            <w:r>
              <w:t>2.1, Definitions</w:t>
            </w:r>
          </w:p>
          <w:p w14:paraId="3356516F" w14:textId="5D483738" w:rsidR="00E0511F" w:rsidRPr="00FB509B" w:rsidRDefault="00E0511F" w:rsidP="00F44236">
            <w:pPr>
              <w:pStyle w:val="NormalArial"/>
            </w:pPr>
            <w:r>
              <w:t>2.2, Acronyms and Abbreviations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D3ECFF8" w:rsidR="00C9766A" w:rsidRPr="00FB509B" w:rsidRDefault="008D394C" w:rsidP="00176375">
            <w:pPr>
              <w:pStyle w:val="NormalArial"/>
              <w:spacing w:before="120" w:after="120"/>
            </w:pPr>
            <w:r>
              <w:t>Nodal Operating Guide Revision Request (</w:t>
            </w:r>
            <w:r w:rsidR="004D2289">
              <w:t>NOGRR</w:t>
            </w:r>
            <w:r>
              <w:t>) 282</w:t>
            </w:r>
            <w:r w:rsidR="004D2289">
              <w:t xml:space="preserve">, </w:t>
            </w:r>
            <w:r w:rsidR="00E260E1">
              <w:t xml:space="preserve">Board Priority - </w:t>
            </w:r>
            <w:r w:rsidR="004D2289">
              <w:t>Large Electronic Load Ride-Through Requirements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1EB45051" w:rsidR="009D17F0" w:rsidRPr="00FB509B" w:rsidRDefault="004D2289" w:rsidP="00176375">
            <w:pPr>
              <w:pStyle w:val="NormalArial"/>
              <w:spacing w:before="120" w:after="120"/>
            </w:pPr>
            <w:r>
              <w:t>This</w:t>
            </w:r>
            <w:r w:rsidR="00E260E1">
              <w:t xml:space="preserve"> </w:t>
            </w:r>
            <w:r w:rsidR="008D394C">
              <w:t xml:space="preserve">NPRR </w:t>
            </w:r>
            <w:r>
              <w:t>defines Large Electronic Load (LEL).</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80B880E" w:rsidR="00555554" w:rsidRDefault="004D2289" w:rsidP="00555554">
            <w:pPr>
              <w:pStyle w:val="NormalArial"/>
              <w:tabs>
                <w:tab w:val="left" w:pos="432"/>
              </w:tabs>
              <w:spacing w:before="120"/>
              <w:ind w:left="432" w:hanging="432"/>
              <w:rPr>
                <w:rFonts w:cs="Arial"/>
                <w:color w:val="000000"/>
              </w:rPr>
            </w:pPr>
            <w:r>
              <w:rPr>
                <w:noProof/>
              </w:rPr>
              <w:drawing>
                <wp:inline distT="0" distB="0" distL="0" distR="0" wp14:anchorId="167A34B0" wp14:editId="6943F144">
                  <wp:extent cx="201295" cy="189230"/>
                  <wp:effectExtent l="0" t="0" r="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189230"/>
                          </a:xfrm>
                          <a:prstGeom prst="rect">
                            <a:avLst/>
                          </a:prstGeom>
                          <a:noFill/>
                        </pic:spPr>
                      </pic:pic>
                    </a:graphicData>
                  </a:graphic>
                </wp:inline>
              </w:drawing>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F28EFD1" w:rsidR="00555554" w:rsidRPr="00BD53C5" w:rsidRDefault="00E260E1" w:rsidP="00555554">
            <w:pPr>
              <w:pStyle w:val="NormalArial"/>
              <w:tabs>
                <w:tab w:val="left" w:pos="432"/>
              </w:tabs>
              <w:spacing w:before="120"/>
              <w:ind w:left="432" w:hanging="432"/>
              <w:rPr>
                <w:rFonts w:cs="Arial"/>
                <w:color w:val="000000"/>
              </w:rPr>
            </w:pPr>
            <w:r>
              <w:pict w14:anchorId="613324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1" o:title=""/>
                </v:shape>
              </w:pict>
            </w:r>
            <w:r w:rsidR="00555554" w:rsidRPr="00CD242D">
              <w:t xml:space="preserve">  </w:t>
            </w:r>
            <w:hyperlink r:id="rId12"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27B2F368" w:rsidR="00555554" w:rsidRPr="00BD53C5" w:rsidRDefault="00E260E1" w:rsidP="00555554">
            <w:pPr>
              <w:pStyle w:val="NormalArial"/>
              <w:spacing w:before="120"/>
              <w:ind w:left="432" w:hanging="432"/>
              <w:rPr>
                <w:rFonts w:cs="Arial"/>
                <w:color w:val="000000"/>
              </w:rPr>
            </w:pPr>
            <w:r>
              <w:pict w14:anchorId="021A3F14">
                <v:shape id="_x0000_i1026" type="#_x0000_t75" style="width:15.6pt;height:15pt">
                  <v:imagedata r:id="rId11"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29F021F2" w:rsidR="00E71C39" w:rsidRDefault="00E260E1" w:rsidP="00E71C39">
            <w:pPr>
              <w:pStyle w:val="NormalArial"/>
              <w:spacing w:before="120"/>
              <w:rPr>
                <w:iCs/>
                <w:kern w:val="24"/>
              </w:rPr>
            </w:pPr>
            <w:r>
              <w:pict w14:anchorId="200A7673">
                <v:shape id="_x0000_i1027" type="#_x0000_t75" style="width:15.6pt;height:15pt">
                  <v:imagedata r:id="rId11" o:title=""/>
                </v:shape>
              </w:pict>
            </w:r>
            <w:r w:rsidR="00E71C39" w:rsidRPr="006629C8">
              <w:t xml:space="preserve">  </w:t>
            </w:r>
            <w:r w:rsidR="00ED3965" w:rsidRPr="00344591">
              <w:rPr>
                <w:iCs/>
                <w:kern w:val="24"/>
              </w:rPr>
              <w:t>General system and/or process improvement(s)</w:t>
            </w:r>
          </w:p>
          <w:p w14:paraId="17096D73" w14:textId="38C0B80A" w:rsidR="00E71C39" w:rsidRDefault="00E260E1" w:rsidP="00E71C39">
            <w:pPr>
              <w:pStyle w:val="NormalArial"/>
              <w:spacing w:before="120"/>
              <w:rPr>
                <w:iCs/>
                <w:kern w:val="24"/>
              </w:rPr>
            </w:pPr>
            <w:r>
              <w:pict w14:anchorId="4C6ED319">
                <v:shape id="_x0000_i1028" type="#_x0000_t75" style="width:15.6pt;height:15pt">
                  <v:imagedata r:id="rId11" o:title=""/>
                </v:shape>
              </w:pict>
            </w:r>
            <w:r w:rsidR="00E71C39" w:rsidRPr="006629C8">
              <w:t xml:space="preserve">  </w:t>
            </w:r>
            <w:r w:rsidR="00E71C39">
              <w:rPr>
                <w:iCs/>
                <w:kern w:val="24"/>
              </w:rPr>
              <w:t>Regulatory requirements</w:t>
            </w:r>
          </w:p>
          <w:p w14:paraId="5FB89AD5" w14:textId="2B1EA28B" w:rsidR="00E71C39" w:rsidRPr="00CD242D" w:rsidRDefault="00E260E1" w:rsidP="00E71C39">
            <w:pPr>
              <w:pStyle w:val="NormalArial"/>
              <w:spacing w:before="120"/>
              <w:rPr>
                <w:rFonts w:cs="Arial"/>
                <w:color w:val="000000"/>
              </w:rPr>
            </w:pPr>
            <w:r>
              <w:pict w14:anchorId="52A53E32">
                <v:shape id="_x0000_i1029" type="#_x0000_t75" style="width:15.6pt;height:15pt">
                  <v:imagedata r:id="rId11"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313E5647" w14:textId="0B7E679E" w:rsidR="00625E5D" w:rsidRPr="00625E5D" w:rsidRDefault="004D2289" w:rsidP="00625E5D">
            <w:pPr>
              <w:pStyle w:val="NormalArial"/>
              <w:spacing w:before="120" w:after="120"/>
              <w:rPr>
                <w:iCs/>
                <w:kern w:val="24"/>
              </w:rPr>
            </w:pPr>
            <w:r>
              <w:rPr>
                <w:iCs/>
                <w:kern w:val="24"/>
              </w:rPr>
              <w:t>The Large Electronic Load (LEL) definition is needed to differentiate this type of load from othe</w:t>
            </w:r>
            <w:r w:rsidR="00DF21F9">
              <w:rPr>
                <w:iCs/>
                <w:kern w:val="24"/>
              </w:rPr>
              <w:t>r</w:t>
            </w:r>
            <w:r>
              <w:rPr>
                <w:iCs/>
                <w:kern w:val="24"/>
              </w:rPr>
              <w:t xml:space="preserve"> types of Large Load</w:t>
            </w:r>
            <w:r w:rsidR="003718B8">
              <w:rPr>
                <w:iCs/>
                <w:kern w:val="24"/>
              </w:rPr>
              <w:t>s</w:t>
            </w:r>
            <w:r>
              <w:rPr>
                <w:iCs/>
                <w:kern w:val="24"/>
              </w:rPr>
              <w:t xml:space="preserve">. </w:t>
            </w:r>
            <w:r w:rsidR="009F1584">
              <w:rPr>
                <w:iCs/>
                <w:kern w:val="24"/>
              </w:rPr>
              <w:t xml:space="preserve"> </w:t>
            </w:r>
            <w:r>
              <w:rPr>
                <w:iCs/>
                <w:kern w:val="24"/>
              </w:rPr>
              <w:t xml:space="preserve">Due to </w:t>
            </w:r>
            <w:r w:rsidR="006709BB">
              <w:rPr>
                <w:iCs/>
                <w:kern w:val="24"/>
              </w:rPr>
              <w:t xml:space="preserve">the </w:t>
            </w:r>
            <w:r>
              <w:rPr>
                <w:iCs/>
                <w:kern w:val="24"/>
              </w:rPr>
              <w:t>unique characteristics of LELs, they require specific rules, such as frequency and voltage ride-through requirements.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A086D3C" w:rsidR="00E260E1" w:rsidRPr="00E260E1" w:rsidRDefault="009A3772" w:rsidP="00E260E1">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30538DC9" w:rsidR="00E260E1" w:rsidRPr="00E260E1" w:rsidRDefault="009A3772" w:rsidP="00E260E1">
            <w:pPr>
              <w:pStyle w:val="Header"/>
              <w:rPr>
                <w:bCs w:val="0"/>
              </w:rPr>
            </w:pPr>
            <w:r w:rsidRPr="00B93CA0">
              <w:rPr>
                <w:bCs w:val="0"/>
              </w:rPr>
              <w:t>Name</w:t>
            </w:r>
          </w:p>
        </w:tc>
        <w:tc>
          <w:tcPr>
            <w:tcW w:w="7560" w:type="dxa"/>
            <w:vAlign w:val="center"/>
          </w:tcPr>
          <w:p w14:paraId="1FFF1A06" w14:textId="1CFB87C5" w:rsidR="009A3772" w:rsidRDefault="004D2289">
            <w:pPr>
              <w:pStyle w:val="NormalArial"/>
            </w:pPr>
            <w:r>
              <w:t>Patrick Gravois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2C930F6C" w:rsidR="009A3772" w:rsidRDefault="004D2289">
            <w:pPr>
              <w:pStyle w:val="NormalArial"/>
            </w:pPr>
            <w:hyperlink r:id="rId14" w:history="1">
              <w:r w:rsidRPr="00E97666">
                <w:rPr>
                  <w:rStyle w:val="Hyperlink"/>
                </w:rPr>
                <w:t>Patrick.Gravois@ercot.com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4159420" w:rsidR="009A3772" w:rsidRDefault="004D228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A4785B6" w:rsidR="009A3772" w:rsidRDefault="004D2289">
            <w:pPr>
              <w:pStyle w:val="NormalArial"/>
            </w:pPr>
            <w:r>
              <w:t>512-248-4695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FE1F2DD" w:rsidR="009A3772" w:rsidRDefault="004D2289">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F4C302F" w:rsidR="009A3772" w:rsidRPr="00D56D61" w:rsidRDefault="008D394C">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6703331" w:rsidR="009A3772" w:rsidRPr="00D56D61" w:rsidRDefault="008D394C">
            <w:pPr>
              <w:pStyle w:val="NormalArial"/>
            </w:pPr>
            <w:hyperlink r:id="rId15" w:history="1">
              <w:r w:rsidRPr="00292C24">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B262E91" w:rsidR="009A3772" w:rsidRDefault="008D394C">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C14AC0C" w14:textId="77777777" w:rsidR="00E664BF" w:rsidRDefault="00E664BF" w:rsidP="00E664BF">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551437AF" w14:textId="77777777" w:rsidR="006406EE" w:rsidRPr="006406EE" w:rsidRDefault="006406EE" w:rsidP="006406EE">
      <w:pPr>
        <w:tabs>
          <w:tab w:val="left" w:pos="900"/>
        </w:tabs>
        <w:spacing w:before="240" w:after="240"/>
        <w:ind w:left="907" w:hanging="907"/>
        <w:outlineLvl w:val="1"/>
        <w:rPr>
          <w:b/>
          <w:szCs w:val="20"/>
        </w:rPr>
      </w:pPr>
      <w:r w:rsidRPr="006406EE">
        <w:rPr>
          <w:b/>
          <w:szCs w:val="20"/>
        </w:rPr>
        <w:t>Large Load</w:t>
      </w:r>
    </w:p>
    <w:p w14:paraId="03A92891" w14:textId="77777777" w:rsidR="006406EE" w:rsidRPr="006406EE" w:rsidRDefault="006406EE" w:rsidP="006406EE">
      <w:pPr>
        <w:spacing w:after="240"/>
        <w:rPr>
          <w:szCs w:val="20"/>
        </w:rPr>
      </w:pPr>
      <w:r w:rsidRPr="006406EE">
        <w:rPr>
          <w:szCs w:val="20"/>
        </w:rPr>
        <w:t>One or more Facilities at a single site with an aggregate peak Demand greater than or equal to 75 MW behind one or more common Points of Interconnection (POIs) or Service Delivery Points.</w:t>
      </w:r>
    </w:p>
    <w:p w14:paraId="3C42D40A" w14:textId="6E776621" w:rsidR="00E0511F" w:rsidRPr="006406EE" w:rsidRDefault="00E0511F" w:rsidP="00E0511F">
      <w:pPr>
        <w:pStyle w:val="H3"/>
        <w:ind w:hanging="720"/>
        <w:rPr>
          <w:ins w:id="5" w:author="ERCOT" w:date="2025-11-07T11:47:00Z" w16du:dateUtc="2025-11-07T17:47:00Z"/>
          <w:lang w:val="x-none" w:eastAsia="x-none"/>
        </w:rPr>
      </w:pPr>
      <w:ins w:id="6" w:author="ERCOT" w:date="2025-11-07T11:47:00Z" w16du:dateUtc="2025-11-07T17:47:00Z">
        <w:r w:rsidRPr="006406EE">
          <w:rPr>
            <w:lang w:val="x-none" w:eastAsia="x-none"/>
          </w:rPr>
          <w:t>Large Electronic Load</w:t>
        </w:r>
        <w:r>
          <w:rPr>
            <w:lang w:val="x-none" w:eastAsia="x-none"/>
          </w:rPr>
          <w:t xml:space="preserve"> (LEL)</w:t>
        </w:r>
      </w:ins>
    </w:p>
    <w:p w14:paraId="6ACD5454" w14:textId="77777777" w:rsidR="00E0511F" w:rsidRDefault="00E0511F" w:rsidP="00E0511F">
      <w:pPr>
        <w:pStyle w:val="BodyText"/>
        <w:ind w:left="360"/>
      </w:pPr>
      <w:ins w:id="7" w:author="ERCOT" w:date="2025-11-07T11:47:00Z" w16du:dateUtc="2025-11-07T17:47:00Z">
        <w:r>
          <w:t>A Large Load in which 50% or greater of the Demand at the site consists of power electronic based load, specifically computational load, such as data centers and cryptocurrency mining facilities.</w:t>
        </w:r>
      </w:ins>
    </w:p>
    <w:p w14:paraId="792F5CB2" w14:textId="77777777" w:rsidR="00E0511F" w:rsidRPr="00E0511F" w:rsidRDefault="00E0511F" w:rsidP="00E0511F">
      <w:pPr>
        <w:keepNext/>
        <w:tabs>
          <w:tab w:val="left" w:pos="720"/>
        </w:tabs>
        <w:spacing w:before="240" w:after="360"/>
        <w:outlineLvl w:val="1"/>
        <w:rPr>
          <w:b/>
          <w:szCs w:val="20"/>
        </w:rPr>
      </w:pPr>
      <w:bookmarkStart w:id="8" w:name="_Toc118224650"/>
      <w:bookmarkStart w:id="9" w:name="_Toc118909718"/>
      <w:bookmarkStart w:id="10" w:name="_Toc205190567"/>
      <w:r w:rsidRPr="00E0511F">
        <w:rPr>
          <w:b/>
          <w:szCs w:val="20"/>
        </w:rPr>
        <w:t>2.2</w:t>
      </w:r>
      <w:r w:rsidRPr="00E0511F">
        <w:rPr>
          <w:b/>
          <w:szCs w:val="20"/>
        </w:rPr>
        <w:tab/>
        <w:t>ACRONYMS AND ABBREVIATIONS</w:t>
      </w:r>
      <w:bookmarkEnd w:id="8"/>
      <w:bookmarkEnd w:id="9"/>
      <w:bookmarkEnd w:id="10"/>
    </w:p>
    <w:p w14:paraId="79F6FFBF" w14:textId="5A24AB5D" w:rsidR="004D2289" w:rsidRPr="008D394C" w:rsidRDefault="00E0511F" w:rsidP="008D394C">
      <w:pPr>
        <w:tabs>
          <w:tab w:val="left" w:pos="2160"/>
        </w:tabs>
        <w:rPr>
          <w:szCs w:val="20"/>
        </w:rPr>
      </w:pPr>
      <w:ins w:id="11" w:author="ERCOT" w:date="2025-11-07T11:48:00Z" w16du:dateUtc="2025-11-07T17:48:00Z">
        <w:r>
          <w:rPr>
            <w:b/>
            <w:szCs w:val="20"/>
          </w:rPr>
          <w:t>LEL</w:t>
        </w:r>
      </w:ins>
      <w:r w:rsidRPr="00E0511F">
        <w:rPr>
          <w:b/>
          <w:szCs w:val="20"/>
        </w:rPr>
        <w:tab/>
      </w:r>
      <w:ins w:id="12" w:author="ERCOT" w:date="2025-11-07T11:48:00Z" w16du:dateUtc="2025-11-07T17:48:00Z">
        <w:r>
          <w:rPr>
            <w:szCs w:val="20"/>
          </w:rPr>
          <w:t>Large Electronic Load</w:t>
        </w:r>
      </w:ins>
    </w:p>
    <w:sectPr w:rsidR="004D2289" w:rsidRPr="008D394C">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640F6" w14:textId="77777777" w:rsidR="003A23FD" w:rsidRDefault="003A23FD">
      <w:r>
        <w:separator/>
      </w:r>
    </w:p>
  </w:endnote>
  <w:endnote w:type="continuationSeparator" w:id="0">
    <w:p w14:paraId="0E1A20A5" w14:textId="77777777" w:rsidR="003A23FD" w:rsidRDefault="003A2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475DF18C" w:rsidR="00D176CF" w:rsidRDefault="008D394C">
    <w:pPr>
      <w:pStyle w:val="Footer"/>
      <w:tabs>
        <w:tab w:val="clear" w:pos="4320"/>
        <w:tab w:val="clear" w:pos="8640"/>
        <w:tab w:val="right" w:pos="9360"/>
      </w:tabs>
      <w:rPr>
        <w:rFonts w:ascii="Arial" w:hAnsi="Arial" w:cs="Arial"/>
        <w:sz w:val="18"/>
      </w:rPr>
    </w:pPr>
    <w:r>
      <w:rPr>
        <w:rFonts w:ascii="Arial" w:hAnsi="Arial" w:cs="Arial"/>
        <w:sz w:val="18"/>
      </w:rPr>
      <w:t>1308</w:t>
    </w:r>
    <w:r w:rsidR="00D176CF">
      <w:rPr>
        <w:rFonts w:ascii="Arial" w:hAnsi="Arial" w:cs="Arial"/>
        <w:sz w:val="18"/>
      </w:rPr>
      <w:t>NPRR</w:t>
    </w:r>
    <w:r>
      <w:rPr>
        <w:rFonts w:ascii="Arial" w:hAnsi="Arial" w:cs="Arial"/>
        <w:sz w:val="18"/>
      </w:rPr>
      <w:t xml:space="preserve">-01 </w:t>
    </w:r>
    <w:r w:rsidR="00E260E1">
      <w:rPr>
        <w:rFonts w:ascii="Arial" w:hAnsi="Arial" w:cs="Arial"/>
        <w:sz w:val="18"/>
      </w:rPr>
      <w:t xml:space="preserve">Board Priority - </w:t>
    </w:r>
    <w:r w:rsidRPr="008D394C">
      <w:rPr>
        <w:rFonts w:ascii="Arial" w:hAnsi="Arial" w:cs="Arial"/>
        <w:sz w:val="18"/>
      </w:rPr>
      <w:t>Related to NOGRR282, Large Electronic Load Ride-Through Requirements</w:t>
    </w:r>
    <w:r>
      <w:rPr>
        <w:rFonts w:ascii="Arial" w:hAnsi="Arial" w:cs="Arial"/>
        <w:sz w:val="18"/>
      </w:rPr>
      <w:t xml:space="preserve"> 111425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2A1D4" w14:textId="77777777" w:rsidR="003A23FD" w:rsidRDefault="003A23FD">
      <w:r>
        <w:separator/>
      </w:r>
    </w:p>
  </w:footnote>
  <w:footnote w:type="continuationSeparator" w:id="0">
    <w:p w14:paraId="64BA7249" w14:textId="77777777" w:rsidR="003A23FD" w:rsidRDefault="003A2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84A6C0F"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65D0E"/>
    <w:rsid w:val="00176375"/>
    <w:rsid w:val="0017783C"/>
    <w:rsid w:val="0019314C"/>
    <w:rsid w:val="001F38F0"/>
    <w:rsid w:val="00216025"/>
    <w:rsid w:val="00237430"/>
    <w:rsid w:val="0026307D"/>
    <w:rsid w:val="00276A99"/>
    <w:rsid w:val="00286AD9"/>
    <w:rsid w:val="002966F3"/>
    <w:rsid w:val="002B69F3"/>
    <w:rsid w:val="002B763A"/>
    <w:rsid w:val="002D382A"/>
    <w:rsid w:val="002F1EDD"/>
    <w:rsid w:val="003013F2"/>
    <w:rsid w:val="0030232A"/>
    <w:rsid w:val="0030694A"/>
    <w:rsid w:val="003069F4"/>
    <w:rsid w:val="00360920"/>
    <w:rsid w:val="003718B8"/>
    <w:rsid w:val="00384709"/>
    <w:rsid w:val="00386C35"/>
    <w:rsid w:val="003A23FD"/>
    <w:rsid w:val="003A3D77"/>
    <w:rsid w:val="003B5AED"/>
    <w:rsid w:val="003C6B7B"/>
    <w:rsid w:val="004135BD"/>
    <w:rsid w:val="004302A4"/>
    <w:rsid w:val="004463BA"/>
    <w:rsid w:val="004822D4"/>
    <w:rsid w:val="0049290B"/>
    <w:rsid w:val="004A4451"/>
    <w:rsid w:val="004D2289"/>
    <w:rsid w:val="004D3958"/>
    <w:rsid w:val="005008DF"/>
    <w:rsid w:val="005045D0"/>
    <w:rsid w:val="00534C6C"/>
    <w:rsid w:val="0055501D"/>
    <w:rsid w:val="00555554"/>
    <w:rsid w:val="005841C0"/>
    <w:rsid w:val="0059260F"/>
    <w:rsid w:val="005E5074"/>
    <w:rsid w:val="00612E4F"/>
    <w:rsid w:val="00613501"/>
    <w:rsid w:val="00615D5E"/>
    <w:rsid w:val="00622E99"/>
    <w:rsid w:val="00625E5D"/>
    <w:rsid w:val="006406EE"/>
    <w:rsid w:val="00657C61"/>
    <w:rsid w:val="0066370F"/>
    <w:rsid w:val="006709BB"/>
    <w:rsid w:val="006A0784"/>
    <w:rsid w:val="006A697B"/>
    <w:rsid w:val="006B4DDE"/>
    <w:rsid w:val="006E4597"/>
    <w:rsid w:val="00743968"/>
    <w:rsid w:val="00785415"/>
    <w:rsid w:val="00786294"/>
    <w:rsid w:val="00791CB9"/>
    <w:rsid w:val="00793130"/>
    <w:rsid w:val="00797DEE"/>
    <w:rsid w:val="007A1BE1"/>
    <w:rsid w:val="007B2080"/>
    <w:rsid w:val="007B20F1"/>
    <w:rsid w:val="007B3233"/>
    <w:rsid w:val="007B5A42"/>
    <w:rsid w:val="007C199B"/>
    <w:rsid w:val="007D3073"/>
    <w:rsid w:val="007D64B9"/>
    <w:rsid w:val="007D72D4"/>
    <w:rsid w:val="007E0452"/>
    <w:rsid w:val="008070C0"/>
    <w:rsid w:val="00811C12"/>
    <w:rsid w:val="00845778"/>
    <w:rsid w:val="00887E28"/>
    <w:rsid w:val="008D394C"/>
    <w:rsid w:val="008D5C3A"/>
    <w:rsid w:val="008E2870"/>
    <w:rsid w:val="008E6DA2"/>
    <w:rsid w:val="008F6DD5"/>
    <w:rsid w:val="00907B1E"/>
    <w:rsid w:val="00943AFD"/>
    <w:rsid w:val="00963A51"/>
    <w:rsid w:val="00983B6E"/>
    <w:rsid w:val="009936F8"/>
    <w:rsid w:val="009A3772"/>
    <w:rsid w:val="009A7766"/>
    <w:rsid w:val="009D17F0"/>
    <w:rsid w:val="009F1584"/>
    <w:rsid w:val="00A42796"/>
    <w:rsid w:val="00A471EB"/>
    <w:rsid w:val="00A5311D"/>
    <w:rsid w:val="00AC11CC"/>
    <w:rsid w:val="00AD3B58"/>
    <w:rsid w:val="00AF56C6"/>
    <w:rsid w:val="00AF7CB2"/>
    <w:rsid w:val="00B032E8"/>
    <w:rsid w:val="00B57F96"/>
    <w:rsid w:val="00B61841"/>
    <w:rsid w:val="00B67892"/>
    <w:rsid w:val="00B72ED0"/>
    <w:rsid w:val="00BA4D33"/>
    <w:rsid w:val="00BC2D06"/>
    <w:rsid w:val="00C714C2"/>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DA2D56"/>
    <w:rsid w:val="00DF21F9"/>
    <w:rsid w:val="00E0511F"/>
    <w:rsid w:val="00E14D47"/>
    <w:rsid w:val="00E1641C"/>
    <w:rsid w:val="00E260E1"/>
    <w:rsid w:val="00E26708"/>
    <w:rsid w:val="00E34958"/>
    <w:rsid w:val="00E37AB0"/>
    <w:rsid w:val="00E664BF"/>
    <w:rsid w:val="00E71C39"/>
    <w:rsid w:val="00EA56E6"/>
    <w:rsid w:val="00EA694D"/>
    <w:rsid w:val="00EC335F"/>
    <w:rsid w:val="00EC48FB"/>
    <w:rsid w:val="00ED3965"/>
    <w:rsid w:val="00EF232A"/>
    <w:rsid w:val="00F05A69"/>
    <w:rsid w:val="00F43FFD"/>
    <w:rsid w:val="00F44236"/>
    <w:rsid w:val="00F51806"/>
    <w:rsid w:val="00F52517"/>
    <w:rsid w:val="00F7612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0C849B92"/>
  <w15:chartTrackingRefBased/>
  <w15:docId w15:val="{28D6644D-EB91-4945-9F92-637C54A5A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E664BF"/>
    <w:rPr>
      <w:b/>
      <w:sz w:val="24"/>
    </w:rPr>
  </w:style>
  <w:style w:type="character" w:customStyle="1" w:styleId="H3Char">
    <w:name w:val="H3 Char"/>
    <w:link w:val="H3"/>
    <w:rsid w:val="006406EE"/>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406E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0447937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30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mailto:cory.phillips@ercot.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Patrick.Gravois@erco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343</Words>
  <Characters>2554</Characters>
  <Application>Microsoft Office Word</Application>
  <DocSecurity>0</DocSecurity>
  <Lines>111</Lines>
  <Paragraphs>74</Paragraphs>
  <ScaleCrop>false</ScaleCrop>
  <Company/>
  <LinksUpToDate>false</LinksUpToDate>
  <CharactersWithSpaces>2823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Phillips</dc:creator>
  <cp:keywords/>
  <cp:lastModifiedBy>ERCOT</cp:lastModifiedBy>
  <cp:revision>4</cp:revision>
  <dcterms:created xsi:type="dcterms:W3CDTF">2025-11-14T00:42:00Z</dcterms:created>
  <dcterms:modified xsi:type="dcterms:W3CDTF">2025-12-08T21:30:00Z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2025-11-07T03:02:50Z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c6f089cc-9775-4be6-b97b-f8a4cf5b7ed3</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